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E4D65" w14:textId="2E48DDF0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</w:rPr>
      </w:pPr>
      <w:r w:rsidRPr="00396BF5">
        <w:rPr>
          <w:rFonts w:asciiTheme="minorHAnsi" w:hAnsiTheme="minorHAnsi" w:cstheme="minorHAnsi"/>
          <w:b/>
          <w:sz w:val="28"/>
        </w:rPr>
        <w:t xml:space="preserve">Příloha č. </w:t>
      </w:r>
      <w:r w:rsidR="00396BF5">
        <w:rPr>
          <w:rFonts w:asciiTheme="minorHAnsi" w:hAnsiTheme="minorHAnsi" w:cstheme="minorHAnsi"/>
          <w:b/>
          <w:sz w:val="28"/>
        </w:rPr>
        <w:t>7</w:t>
      </w:r>
      <w:r w:rsidRPr="00396BF5">
        <w:rPr>
          <w:rFonts w:asciiTheme="minorHAnsi" w:hAnsiTheme="minorHAnsi" w:cstheme="minorHAnsi"/>
          <w:b/>
          <w:sz w:val="28"/>
        </w:rPr>
        <w:t xml:space="preserve"> Smlouvy</w:t>
      </w:r>
    </w:p>
    <w:p w14:paraId="011C15E7" w14:textId="77777777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2D80FC49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485B4D4B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  <w:r w:rsidRPr="00396BF5">
        <w:rPr>
          <w:rFonts w:asciiTheme="minorHAnsi" w:hAnsiTheme="minorHAnsi" w:cstheme="minorHAnsi"/>
          <w:b/>
          <w:sz w:val="28"/>
          <w:lang w:eastAsia="cs-CZ"/>
        </w:rPr>
        <w:t>Pravidla technologických postupů, organizačního a technického zabezpečení provozu</w:t>
      </w:r>
    </w:p>
    <w:p w14:paraId="54D44DA8" w14:textId="509F1133" w:rsidR="00B91C5A" w:rsidRPr="00396BF5" w:rsidRDefault="00B91C5A">
      <w:pPr>
        <w:suppressAutoHyphens w:val="0"/>
        <w:spacing w:before="0" w:after="200" w:line="276" w:lineRule="auto"/>
        <w:jc w:val="left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5154E2" w:rsidRPr="00396BF5" w14:paraId="0449C514" w14:textId="77777777" w:rsidTr="00EF340C">
        <w:trPr>
          <w:jc w:val="center"/>
        </w:trPr>
        <w:tc>
          <w:tcPr>
            <w:tcW w:w="4606" w:type="dxa"/>
            <w:vAlign w:val="center"/>
          </w:tcPr>
          <w:p w14:paraId="30721EDF" w14:textId="5E2B0D37" w:rsidR="005154E2" w:rsidRPr="00396BF5" w:rsidRDefault="005154E2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25172742" w14:textId="2F68B072" w:rsidR="005154E2" w:rsidRPr="00396BF5" w:rsidRDefault="00396BF5" w:rsidP="00396BF5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vozidel vybavených klimatizací</w:t>
            </w:r>
          </w:p>
        </w:tc>
      </w:tr>
      <w:tr w:rsidR="005154E2" w:rsidRPr="00396BF5" w14:paraId="40B04E1E" w14:textId="77777777" w:rsidTr="00EF340C">
        <w:trPr>
          <w:jc w:val="center"/>
        </w:trPr>
        <w:tc>
          <w:tcPr>
            <w:tcW w:w="4606" w:type="dxa"/>
            <w:vAlign w:val="center"/>
          </w:tcPr>
          <w:p w14:paraId="173237A1" w14:textId="70A68AA6" w:rsidR="005154E2" w:rsidRPr="00396BF5" w:rsidRDefault="00396BF5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7C8CCD63" w14:textId="78AE244F" w:rsidR="005154E2" w:rsidRPr="00396BF5" w:rsidRDefault="00396BF5" w:rsidP="00EF340C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2B447B72" w14:textId="2E2674F3" w:rsidR="00BE03B3" w:rsidRDefault="00BE03B3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396BF5" w:rsidRPr="00396BF5" w14:paraId="4D9B18AF" w14:textId="77777777" w:rsidTr="00EF79C1">
        <w:trPr>
          <w:jc w:val="center"/>
        </w:trPr>
        <w:tc>
          <w:tcPr>
            <w:tcW w:w="4606" w:type="dxa"/>
            <w:vAlign w:val="center"/>
          </w:tcPr>
          <w:p w14:paraId="765D2A28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6F27314C" w14:textId="45AC5B3E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nízkopodlažních vozidel</w:t>
            </w:r>
            <w:ins w:id="0" w:author="Autor">
              <w:r w:rsidR="0060383E">
                <w:rPr>
                  <w:rFonts w:asciiTheme="minorHAnsi" w:hAnsiTheme="minorHAnsi" w:cstheme="minorHAnsi"/>
                </w:rPr>
                <w:t xml:space="preserve"> M3</w:t>
              </w:r>
            </w:ins>
          </w:p>
        </w:tc>
      </w:tr>
      <w:tr w:rsidR="00396BF5" w:rsidRPr="00396BF5" w14:paraId="5C113843" w14:textId="77777777" w:rsidTr="00EF79C1">
        <w:trPr>
          <w:jc w:val="center"/>
        </w:trPr>
        <w:tc>
          <w:tcPr>
            <w:tcW w:w="4606" w:type="dxa"/>
            <w:vAlign w:val="center"/>
          </w:tcPr>
          <w:p w14:paraId="520ED6F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1E591F4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14615DEE" w14:textId="77777777" w:rsidR="00396BF5" w:rsidRPr="00396BF5" w:rsidRDefault="00396BF5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sectPr w:rsidR="00396BF5" w:rsidRPr="00396BF5" w:rsidSect="00345F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26BEC" w14:textId="77777777" w:rsidR="0057626C" w:rsidRDefault="0057626C" w:rsidP="00CB7FB6">
      <w:pPr>
        <w:spacing w:before="0" w:after="0"/>
      </w:pPr>
      <w:r>
        <w:separator/>
      </w:r>
    </w:p>
  </w:endnote>
  <w:endnote w:type="continuationSeparator" w:id="0">
    <w:p w14:paraId="182A323C" w14:textId="77777777" w:rsidR="0057626C" w:rsidRDefault="0057626C" w:rsidP="00CB7F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F72D5" w14:textId="6E69E4FC" w:rsidR="00CB7FB6" w:rsidRPr="00396BF5" w:rsidRDefault="00DD1FFA" w:rsidP="00396BF5">
    <w:pPr>
      <w:jc w:val="center"/>
      <w:rPr>
        <w:rFonts w:asciiTheme="minorHAnsi" w:hAnsiTheme="minorHAnsi" w:cstheme="minorHAnsi"/>
        <w:szCs w:val="22"/>
      </w:rPr>
    </w:pP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PAGE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  <w:r w:rsidR="00CB7FB6" w:rsidRPr="00396BF5">
      <w:rPr>
        <w:rStyle w:val="slostrnky"/>
        <w:rFonts w:asciiTheme="minorHAnsi" w:hAnsiTheme="minorHAnsi" w:cstheme="minorHAnsi"/>
        <w:szCs w:val="22"/>
      </w:rPr>
      <w:t xml:space="preserve"> / </w:t>
    </w: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NUMPAGES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0F773" w14:textId="77777777" w:rsidR="0057626C" w:rsidRDefault="0057626C" w:rsidP="00CB7FB6">
      <w:pPr>
        <w:spacing w:before="0" w:after="0"/>
      </w:pPr>
      <w:r>
        <w:separator/>
      </w:r>
    </w:p>
  </w:footnote>
  <w:footnote w:type="continuationSeparator" w:id="0">
    <w:p w14:paraId="64F21844" w14:textId="77777777" w:rsidR="0057626C" w:rsidRDefault="0057626C" w:rsidP="00CB7FB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3B3"/>
    <w:rsid w:val="00012F30"/>
    <w:rsid w:val="000149CA"/>
    <w:rsid w:val="000222DA"/>
    <w:rsid w:val="00135C57"/>
    <w:rsid w:val="00272366"/>
    <w:rsid w:val="002D75B1"/>
    <w:rsid w:val="00345F18"/>
    <w:rsid w:val="003779A3"/>
    <w:rsid w:val="00396BF5"/>
    <w:rsid w:val="003B3E76"/>
    <w:rsid w:val="00435C02"/>
    <w:rsid w:val="00435C03"/>
    <w:rsid w:val="004728EE"/>
    <w:rsid w:val="004D2533"/>
    <w:rsid w:val="004D5674"/>
    <w:rsid w:val="00505C0B"/>
    <w:rsid w:val="005154E2"/>
    <w:rsid w:val="0057626C"/>
    <w:rsid w:val="00581C45"/>
    <w:rsid w:val="0060383E"/>
    <w:rsid w:val="0060426A"/>
    <w:rsid w:val="00606F6A"/>
    <w:rsid w:val="00641777"/>
    <w:rsid w:val="0075473B"/>
    <w:rsid w:val="007A7D0A"/>
    <w:rsid w:val="007F608C"/>
    <w:rsid w:val="0080556C"/>
    <w:rsid w:val="00810236"/>
    <w:rsid w:val="00865128"/>
    <w:rsid w:val="00866861"/>
    <w:rsid w:val="0087004C"/>
    <w:rsid w:val="00882A5A"/>
    <w:rsid w:val="00885DCB"/>
    <w:rsid w:val="008E7D77"/>
    <w:rsid w:val="009069F1"/>
    <w:rsid w:val="0093187C"/>
    <w:rsid w:val="00966048"/>
    <w:rsid w:val="009A2F9C"/>
    <w:rsid w:val="009A6E1A"/>
    <w:rsid w:val="009B1999"/>
    <w:rsid w:val="00A14962"/>
    <w:rsid w:val="00A8492D"/>
    <w:rsid w:val="00AA6BA9"/>
    <w:rsid w:val="00AD786C"/>
    <w:rsid w:val="00B91C5A"/>
    <w:rsid w:val="00B9376D"/>
    <w:rsid w:val="00BC2619"/>
    <w:rsid w:val="00BE03B3"/>
    <w:rsid w:val="00C0649E"/>
    <w:rsid w:val="00CB7FB6"/>
    <w:rsid w:val="00D07FAA"/>
    <w:rsid w:val="00D479C7"/>
    <w:rsid w:val="00D765D0"/>
    <w:rsid w:val="00D7798D"/>
    <w:rsid w:val="00DD1FFA"/>
    <w:rsid w:val="00E02F3A"/>
    <w:rsid w:val="00E42958"/>
    <w:rsid w:val="00EA3568"/>
    <w:rsid w:val="00F102F0"/>
    <w:rsid w:val="00F146FD"/>
    <w:rsid w:val="00F33091"/>
    <w:rsid w:val="00FE33C2"/>
    <w:rsid w:val="00FE3718"/>
    <w:rsid w:val="00FF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EE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03B3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E03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character" w:styleId="slostrnky">
    <w:name w:val="page number"/>
    <w:uiPriority w:val="99"/>
    <w:rsid w:val="00CB7FB6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5C5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5C57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2nesltext">
    <w:name w:val="2nečísl.text"/>
    <w:basedOn w:val="Normln"/>
    <w:qFormat/>
    <w:rsid w:val="00B91C5A"/>
    <w:pPr>
      <w:suppressAutoHyphens w:val="0"/>
      <w:spacing w:after="240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unhideWhenUsed/>
    <w:rsid w:val="009A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154E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069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69F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69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9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9F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242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2021-05-14T09:47:00Z</dcterms:created>
  <dcterms:modified xsi:type="dcterms:W3CDTF">2021-05-14T09:47:00Z</dcterms:modified>
</cp:coreProperties>
</file>